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2E402EAC" w:rsidR="00FE71B8" w:rsidRPr="00F4659B"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0B7FB9">
        <w:rPr>
          <w:b w:val="0"/>
          <w:bCs/>
          <w:sz w:val="24"/>
          <w:szCs w:val="24"/>
        </w:rPr>
        <w:t>:</w:t>
      </w:r>
      <w:bookmarkEnd w:id="1"/>
      <w:bookmarkEnd w:id="2"/>
      <w:bookmarkEnd w:id="3"/>
      <w:r w:rsidR="00F4659B" w:rsidRPr="000B7FB9">
        <w:rPr>
          <w:b w:val="0"/>
          <w:bCs/>
          <w:sz w:val="24"/>
          <w:szCs w:val="24"/>
        </w:rPr>
        <w:t xml:space="preserve">  </w:t>
      </w:r>
      <w:r w:rsidR="000B7FB9" w:rsidRPr="000B7FB9">
        <w:rPr>
          <w:rFonts w:asciiTheme="minorHAnsi" w:hAnsiTheme="minorHAnsi" w:cstheme="minorHAnsi"/>
          <w:sz w:val="24"/>
          <w:szCs w:val="24"/>
        </w:rPr>
        <w:t>RFQ: 22-SS002-23</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50D7E" w:rsidRPr="00784610" w14:paraId="63062410" w14:textId="77777777" w:rsidTr="00442A4F">
        <w:trPr>
          <w:cantSplit/>
          <w:tblHeader/>
        </w:trPr>
        <w:tc>
          <w:tcPr>
            <w:tcW w:w="2430" w:type="dxa"/>
            <w:shd w:val="clear" w:color="auto" w:fill="auto"/>
            <w:vAlign w:val="center"/>
          </w:tcPr>
          <w:p w14:paraId="1B36DE8C" w14:textId="77777777" w:rsidR="00650D7E" w:rsidRPr="00784610" w:rsidRDefault="00650D7E" w:rsidP="00442A4F">
            <w:pPr>
              <w:pStyle w:val="TableContents"/>
              <w:jc w:val="center"/>
              <w:rPr>
                <w:rFonts w:cs="Calibri"/>
                <w:b/>
              </w:rPr>
            </w:pPr>
            <w:r w:rsidRPr="00784610">
              <w:rPr>
                <w:rFonts w:cs="Calibri"/>
                <w:b/>
              </w:rPr>
              <w:t>Major Criteria</w:t>
            </w:r>
          </w:p>
        </w:tc>
        <w:tc>
          <w:tcPr>
            <w:tcW w:w="5367" w:type="dxa"/>
            <w:shd w:val="clear" w:color="auto" w:fill="auto"/>
            <w:vAlign w:val="center"/>
          </w:tcPr>
          <w:p w14:paraId="23046BDD" w14:textId="77777777" w:rsidR="00650D7E" w:rsidRPr="00784610" w:rsidRDefault="00650D7E" w:rsidP="00442A4F">
            <w:pPr>
              <w:pStyle w:val="TableContents"/>
              <w:jc w:val="center"/>
              <w:rPr>
                <w:rFonts w:cs="Calibri"/>
                <w:b/>
              </w:rPr>
            </w:pPr>
            <w:r w:rsidRPr="00784610">
              <w:rPr>
                <w:rFonts w:cs="Calibri"/>
                <w:b/>
              </w:rPr>
              <w:t>Details &amp; Sub-Criteria</w:t>
            </w:r>
          </w:p>
        </w:tc>
        <w:tc>
          <w:tcPr>
            <w:tcW w:w="1360" w:type="dxa"/>
            <w:shd w:val="clear" w:color="auto" w:fill="auto"/>
            <w:vAlign w:val="center"/>
          </w:tcPr>
          <w:p w14:paraId="7BAAD04D" w14:textId="77777777" w:rsidR="00650D7E" w:rsidRPr="00784610" w:rsidRDefault="00650D7E" w:rsidP="00442A4F">
            <w:pPr>
              <w:pStyle w:val="TableContents"/>
              <w:jc w:val="center"/>
              <w:rPr>
                <w:rFonts w:cs="Calibri"/>
                <w:b/>
              </w:rPr>
            </w:pPr>
            <w:r w:rsidRPr="00784610">
              <w:rPr>
                <w:rFonts w:cs="Calibri"/>
                <w:b/>
              </w:rPr>
              <w:t>Possible Score</w:t>
            </w:r>
          </w:p>
        </w:tc>
      </w:tr>
      <w:tr w:rsidR="00650D7E" w:rsidRPr="00784610" w14:paraId="6F38E516" w14:textId="77777777" w:rsidTr="00442A4F">
        <w:trPr>
          <w:cantSplit/>
          <w:tblHeader/>
        </w:trPr>
        <w:tc>
          <w:tcPr>
            <w:tcW w:w="2430" w:type="dxa"/>
            <w:shd w:val="clear" w:color="auto" w:fill="auto"/>
            <w:vAlign w:val="center"/>
          </w:tcPr>
          <w:p w14:paraId="7DA27105" w14:textId="77777777" w:rsidR="00650D7E" w:rsidRPr="00EC471A" w:rsidRDefault="00650D7E" w:rsidP="00442A4F">
            <w:pPr>
              <w:pStyle w:val="TableContents"/>
              <w:rPr>
                <w:rFonts w:asciiTheme="minorHAnsi" w:hAnsiTheme="minorHAnsi"/>
                <w:sz w:val="22"/>
                <w:szCs w:val="22"/>
                <w:lang w:eastAsia="en-US"/>
              </w:rPr>
            </w:pPr>
            <w:r>
              <w:rPr>
                <w:rFonts w:asciiTheme="minorHAnsi" w:hAnsiTheme="minorHAnsi"/>
                <w:sz w:val="22"/>
                <w:szCs w:val="22"/>
                <w:lang w:eastAsia="en-US"/>
              </w:rPr>
              <w:t xml:space="preserve">Valid certificate and licenses </w:t>
            </w:r>
          </w:p>
        </w:tc>
        <w:tc>
          <w:tcPr>
            <w:tcW w:w="5367" w:type="dxa"/>
            <w:shd w:val="clear" w:color="auto" w:fill="auto"/>
          </w:tcPr>
          <w:p w14:paraId="17A356BC" w14:textId="77777777" w:rsidR="00011BC8" w:rsidRDefault="00650D7E" w:rsidP="00442A4F">
            <w:pPr>
              <w:pStyle w:val="TableContents"/>
              <w:numPr>
                <w:ilvl w:val="0"/>
                <w:numId w:val="3"/>
              </w:numPr>
              <w:rPr>
                <w:rFonts w:asciiTheme="minorHAnsi" w:hAnsiTheme="minorHAnsi"/>
                <w:sz w:val="22"/>
                <w:szCs w:val="22"/>
              </w:rPr>
            </w:pPr>
            <w:r>
              <w:rPr>
                <w:rFonts w:asciiTheme="minorHAnsi" w:hAnsiTheme="minorHAnsi"/>
                <w:sz w:val="22"/>
                <w:szCs w:val="22"/>
              </w:rPr>
              <w:t>Valid business license and certificate from MELAD</w:t>
            </w:r>
          </w:p>
          <w:p w14:paraId="7134EFD9" w14:textId="06F7ECCB" w:rsidR="00011BC8" w:rsidRDefault="00011BC8" w:rsidP="00011BC8">
            <w:pPr>
              <w:pStyle w:val="TableContents"/>
              <w:numPr>
                <w:ilvl w:val="0"/>
                <w:numId w:val="3"/>
              </w:numPr>
              <w:rPr>
                <w:rFonts w:asciiTheme="minorHAnsi" w:hAnsiTheme="minorHAnsi"/>
                <w:sz w:val="22"/>
                <w:szCs w:val="22"/>
              </w:rPr>
            </w:pPr>
            <w:r>
              <w:rPr>
                <w:rFonts w:asciiTheme="minorHAnsi" w:hAnsiTheme="minorHAnsi"/>
                <w:sz w:val="22"/>
                <w:szCs w:val="22"/>
              </w:rPr>
              <w:t>MTCIC Business registration certificate (to be certified)</w:t>
            </w:r>
          </w:p>
          <w:p w14:paraId="5BD6CCA5" w14:textId="71364DB6" w:rsidR="00650D7E" w:rsidRPr="00011BC8" w:rsidRDefault="00011BC8" w:rsidP="00011BC8">
            <w:pPr>
              <w:pStyle w:val="TableContents"/>
              <w:numPr>
                <w:ilvl w:val="0"/>
                <w:numId w:val="3"/>
              </w:numPr>
              <w:rPr>
                <w:rFonts w:asciiTheme="minorHAnsi" w:hAnsiTheme="minorHAnsi"/>
                <w:sz w:val="22"/>
                <w:szCs w:val="22"/>
              </w:rPr>
            </w:pPr>
            <w:r>
              <w:rPr>
                <w:rFonts w:asciiTheme="minorHAnsi" w:hAnsiTheme="minorHAnsi"/>
                <w:sz w:val="22"/>
                <w:szCs w:val="22"/>
              </w:rPr>
              <w:t xml:space="preserve">Council operational license </w:t>
            </w:r>
          </w:p>
        </w:tc>
        <w:tc>
          <w:tcPr>
            <w:tcW w:w="1360" w:type="dxa"/>
            <w:shd w:val="clear" w:color="auto" w:fill="auto"/>
            <w:vAlign w:val="center"/>
          </w:tcPr>
          <w:p w14:paraId="5A75AB49" w14:textId="77777777" w:rsidR="00650D7E" w:rsidRPr="00784610" w:rsidRDefault="00650D7E" w:rsidP="00442A4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25</w:t>
            </w:r>
          </w:p>
        </w:tc>
      </w:tr>
      <w:tr w:rsidR="00650D7E" w:rsidRPr="00784610" w14:paraId="7516F0FF" w14:textId="77777777" w:rsidTr="00442A4F">
        <w:trPr>
          <w:cantSplit/>
          <w:tblHeader/>
        </w:trPr>
        <w:tc>
          <w:tcPr>
            <w:tcW w:w="2430" w:type="dxa"/>
            <w:shd w:val="clear" w:color="auto" w:fill="auto"/>
            <w:vAlign w:val="center"/>
          </w:tcPr>
          <w:p w14:paraId="74B96776" w14:textId="77777777" w:rsidR="00650D7E" w:rsidRPr="00784610" w:rsidRDefault="00650D7E" w:rsidP="00442A4F">
            <w:pPr>
              <w:pStyle w:val="TableContents"/>
              <w:rPr>
                <w:rFonts w:asciiTheme="minorHAnsi" w:hAnsiTheme="minorHAnsi"/>
                <w:sz w:val="22"/>
                <w:szCs w:val="22"/>
                <w:highlight w:val="yellow"/>
                <w:lang w:eastAsia="en-US"/>
              </w:rPr>
            </w:pPr>
            <w:r w:rsidRPr="00EC471A">
              <w:rPr>
                <w:rFonts w:asciiTheme="minorHAnsi" w:hAnsiTheme="minorHAnsi"/>
                <w:sz w:val="22"/>
                <w:szCs w:val="22"/>
                <w:lang w:eastAsia="en-US"/>
              </w:rPr>
              <w:t>Firm/consortium’s experience and reputation in similar assignments</w:t>
            </w:r>
          </w:p>
        </w:tc>
        <w:tc>
          <w:tcPr>
            <w:tcW w:w="5367" w:type="dxa"/>
            <w:shd w:val="clear" w:color="auto" w:fill="auto"/>
          </w:tcPr>
          <w:p w14:paraId="07C31E6B" w14:textId="3D442473" w:rsidR="00650D7E" w:rsidRPr="00EC471A" w:rsidRDefault="00650D7E" w:rsidP="00442A4F">
            <w:pPr>
              <w:pStyle w:val="TableContents"/>
              <w:numPr>
                <w:ilvl w:val="0"/>
                <w:numId w:val="3"/>
              </w:numPr>
              <w:rPr>
                <w:rFonts w:asciiTheme="minorHAnsi" w:hAnsiTheme="minorHAnsi"/>
                <w:sz w:val="22"/>
                <w:szCs w:val="22"/>
              </w:rPr>
            </w:pPr>
            <w:r w:rsidRPr="00EC471A">
              <w:rPr>
                <w:rFonts w:asciiTheme="minorHAnsi" w:hAnsiTheme="minorHAnsi"/>
                <w:sz w:val="22"/>
                <w:szCs w:val="22"/>
              </w:rPr>
              <w:t xml:space="preserve">Technical </w:t>
            </w:r>
            <w:r>
              <w:rPr>
                <w:rFonts w:asciiTheme="minorHAnsi" w:hAnsiTheme="minorHAnsi"/>
                <w:sz w:val="22"/>
                <w:szCs w:val="22"/>
              </w:rPr>
              <w:t>part of submission</w:t>
            </w:r>
            <w:r w:rsidRPr="00EC471A">
              <w:rPr>
                <w:rFonts w:asciiTheme="minorHAnsi" w:hAnsiTheme="minorHAnsi"/>
                <w:sz w:val="22"/>
                <w:szCs w:val="22"/>
              </w:rPr>
              <w:t xml:space="preserve"> and supporting documentation showing relevant experience in</w:t>
            </w:r>
            <w:r>
              <w:rPr>
                <w:rFonts w:asciiTheme="minorHAnsi" w:hAnsiTheme="minorHAnsi"/>
                <w:sz w:val="22"/>
                <w:szCs w:val="22"/>
              </w:rPr>
              <w:t xml:space="preserve"> repair and maintenance of cooling systems</w:t>
            </w:r>
          </w:p>
          <w:p w14:paraId="41A82C89" w14:textId="037F9FE8" w:rsidR="00650D7E" w:rsidRPr="00650D7E" w:rsidRDefault="00650D7E" w:rsidP="00650D7E">
            <w:pPr>
              <w:pStyle w:val="TableContents"/>
              <w:numPr>
                <w:ilvl w:val="0"/>
                <w:numId w:val="3"/>
              </w:numPr>
              <w:rPr>
                <w:rFonts w:asciiTheme="minorHAnsi" w:hAnsiTheme="minorHAnsi"/>
                <w:sz w:val="22"/>
                <w:szCs w:val="22"/>
              </w:rPr>
            </w:pPr>
            <w:r>
              <w:rPr>
                <w:rFonts w:asciiTheme="minorHAnsi" w:hAnsiTheme="minorHAnsi"/>
                <w:sz w:val="22"/>
                <w:szCs w:val="22"/>
              </w:rPr>
              <w:t>Evidences showing past experience with cooling systems</w:t>
            </w:r>
          </w:p>
        </w:tc>
        <w:tc>
          <w:tcPr>
            <w:tcW w:w="1360" w:type="dxa"/>
            <w:shd w:val="clear" w:color="auto" w:fill="auto"/>
            <w:vAlign w:val="center"/>
          </w:tcPr>
          <w:p w14:paraId="6BC1639A" w14:textId="77777777" w:rsidR="00650D7E" w:rsidRPr="00784610" w:rsidRDefault="00650D7E" w:rsidP="00442A4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50D7E" w:rsidRPr="00784610" w14:paraId="46DA0364" w14:textId="77777777" w:rsidTr="00442A4F">
        <w:trPr>
          <w:cantSplit/>
          <w:tblHeader/>
        </w:trPr>
        <w:tc>
          <w:tcPr>
            <w:tcW w:w="2430" w:type="dxa"/>
            <w:shd w:val="clear" w:color="auto" w:fill="auto"/>
            <w:vAlign w:val="center"/>
          </w:tcPr>
          <w:p w14:paraId="0C284FC4" w14:textId="6E0D6248" w:rsidR="00650D7E" w:rsidRPr="00EC471A" w:rsidRDefault="00650D7E" w:rsidP="00442A4F">
            <w:pPr>
              <w:pStyle w:val="TableContents"/>
              <w:rPr>
                <w:rFonts w:asciiTheme="minorHAnsi" w:hAnsiTheme="minorHAnsi"/>
                <w:sz w:val="22"/>
                <w:szCs w:val="22"/>
                <w:lang w:eastAsia="en-US"/>
              </w:rPr>
            </w:pPr>
            <w:r w:rsidRPr="00EC471A">
              <w:rPr>
                <w:rFonts w:asciiTheme="minorHAnsi" w:hAnsiTheme="minorHAnsi"/>
                <w:sz w:val="22"/>
                <w:szCs w:val="22"/>
                <w:lang w:eastAsia="en-US"/>
              </w:rPr>
              <w:t>Team composition and qualifications of proposed personnel</w:t>
            </w:r>
          </w:p>
        </w:tc>
        <w:tc>
          <w:tcPr>
            <w:tcW w:w="5367" w:type="dxa"/>
            <w:shd w:val="clear" w:color="auto" w:fill="auto"/>
          </w:tcPr>
          <w:p w14:paraId="0188BFB0" w14:textId="77777777" w:rsidR="00650D7E" w:rsidRPr="00EC471A" w:rsidRDefault="00650D7E" w:rsidP="00442A4F">
            <w:pPr>
              <w:pStyle w:val="TableContents"/>
              <w:numPr>
                <w:ilvl w:val="0"/>
                <w:numId w:val="7"/>
              </w:numPr>
              <w:rPr>
                <w:rFonts w:asciiTheme="minorHAnsi" w:hAnsiTheme="minorHAnsi"/>
                <w:sz w:val="22"/>
                <w:szCs w:val="22"/>
              </w:rPr>
            </w:pPr>
            <w:r w:rsidRPr="00EC471A">
              <w:rPr>
                <w:rFonts w:asciiTheme="minorHAnsi" w:hAnsiTheme="minorHAnsi"/>
                <w:sz w:val="22"/>
                <w:szCs w:val="22"/>
              </w:rPr>
              <w:t>Proposed personnel together have the requisite skills and experience to carry out the assignment based on stated competence requirements</w:t>
            </w:r>
          </w:p>
          <w:p w14:paraId="762E803A" w14:textId="77777777" w:rsidR="00650D7E" w:rsidRPr="00EC471A" w:rsidRDefault="00650D7E" w:rsidP="00442A4F">
            <w:pPr>
              <w:pStyle w:val="TableContents"/>
              <w:ind w:left="720"/>
              <w:rPr>
                <w:rFonts w:asciiTheme="minorHAnsi" w:hAnsiTheme="minorHAnsi"/>
                <w:sz w:val="22"/>
                <w:szCs w:val="22"/>
              </w:rPr>
            </w:pPr>
          </w:p>
        </w:tc>
        <w:tc>
          <w:tcPr>
            <w:tcW w:w="1360" w:type="dxa"/>
            <w:shd w:val="clear" w:color="auto" w:fill="auto"/>
            <w:vAlign w:val="center"/>
          </w:tcPr>
          <w:p w14:paraId="70FA213D" w14:textId="77777777" w:rsidR="00650D7E" w:rsidRPr="00784610" w:rsidRDefault="00650D7E" w:rsidP="00442A4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25</w:t>
            </w:r>
          </w:p>
        </w:tc>
      </w:tr>
      <w:tr w:rsidR="00650D7E" w:rsidRPr="00784610" w14:paraId="75F1C33A" w14:textId="77777777" w:rsidTr="00442A4F">
        <w:trPr>
          <w:cantSplit/>
          <w:tblHeader/>
        </w:trPr>
        <w:tc>
          <w:tcPr>
            <w:tcW w:w="2430" w:type="dxa"/>
            <w:shd w:val="clear" w:color="auto" w:fill="auto"/>
            <w:vAlign w:val="center"/>
          </w:tcPr>
          <w:p w14:paraId="34C0F243" w14:textId="77777777" w:rsidR="00650D7E" w:rsidRPr="00EC471A" w:rsidRDefault="00650D7E" w:rsidP="00442A4F">
            <w:pPr>
              <w:pStyle w:val="TableContents"/>
              <w:jc w:val="both"/>
              <w:rPr>
                <w:rFonts w:asciiTheme="minorHAnsi" w:hAnsiTheme="minorHAnsi"/>
                <w:sz w:val="22"/>
                <w:szCs w:val="22"/>
                <w:lang w:eastAsia="en-US"/>
              </w:rPr>
            </w:pPr>
            <w:r w:rsidRPr="00EC471A">
              <w:rPr>
                <w:rFonts w:asciiTheme="minorHAnsi" w:hAnsiTheme="minorHAnsi"/>
                <w:sz w:val="22"/>
                <w:szCs w:val="22"/>
                <w:lang w:eastAsia="en-US"/>
              </w:rPr>
              <w:t>Resources availability</w:t>
            </w:r>
          </w:p>
        </w:tc>
        <w:tc>
          <w:tcPr>
            <w:tcW w:w="5367" w:type="dxa"/>
            <w:shd w:val="clear" w:color="auto" w:fill="auto"/>
          </w:tcPr>
          <w:p w14:paraId="691AD37F" w14:textId="77777777" w:rsidR="00650D7E" w:rsidRPr="00EC471A" w:rsidRDefault="00650D7E" w:rsidP="00442A4F">
            <w:pPr>
              <w:numPr>
                <w:ilvl w:val="0"/>
                <w:numId w:val="6"/>
              </w:numPr>
              <w:adjustRightInd w:val="0"/>
              <w:rPr>
                <w:rFonts w:asciiTheme="minorHAnsi" w:eastAsiaTheme="minorEastAsia" w:hAnsiTheme="minorHAnsi"/>
                <w:color w:val="000000"/>
                <w:sz w:val="22"/>
                <w:lang w:val="en-GB"/>
              </w:rPr>
            </w:pPr>
            <w:r w:rsidRPr="00EC471A">
              <w:rPr>
                <w:rFonts w:asciiTheme="minorHAnsi" w:eastAsiaTheme="minorEastAsia" w:hAnsiTheme="minorHAnsi"/>
                <w:color w:val="000000"/>
                <w:sz w:val="22"/>
                <w:lang w:val="en-GB"/>
              </w:rPr>
              <w:t>Evidence of tools, plants and other materials necessary for the service</w:t>
            </w:r>
          </w:p>
        </w:tc>
        <w:tc>
          <w:tcPr>
            <w:tcW w:w="1360" w:type="dxa"/>
            <w:shd w:val="clear" w:color="auto" w:fill="auto"/>
            <w:vAlign w:val="center"/>
          </w:tcPr>
          <w:p w14:paraId="4530A333" w14:textId="77777777" w:rsidR="00650D7E" w:rsidRPr="00784610" w:rsidRDefault="00650D7E" w:rsidP="00442A4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50D7E" w:rsidRPr="00784610" w14:paraId="0DE43F99" w14:textId="77777777" w:rsidTr="00442A4F">
        <w:trPr>
          <w:cantSplit/>
          <w:tblHeader/>
        </w:trPr>
        <w:tc>
          <w:tcPr>
            <w:tcW w:w="2430" w:type="dxa"/>
            <w:shd w:val="clear" w:color="auto" w:fill="auto"/>
            <w:vAlign w:val="center"/>
          </w:tcPr>
          <w:p w14:paraId="56DB70E5" w14:textId="77777777" w:rsidR="00650D7E" w:rsidRPr="00784610" w:rsidRDefault="00650D7E" w:rsidP="00442A4F">
            <w:pPr>
              <w:pStyle w:val="TableContents"/>
              <w:jc w:val="both"/>
              <w:rPr>
                <w:rFonts w:asciiTheme="minorHAnsi" w:hAnsiTheme="minorHAnsi"/>
                <w:sz w:val="22"/>
                <w:szCs w:val="22"/>
                <w:highlight w:val="yellow"/>
                <w:lang w:eastAsia="en-US"/>
              </w:rPr>
            </w:pPr>
            <w:r w:rsidRPr="00784610">
              <w:rPr>
                <w:rFonts w:asciiTheme="minorHAnsi" w:hAnsiTheme="minorHAnsi"/>
                <w:sz w:val="22"/>
                <w:szCs w:val="22"/>
                <w:highlight w:val="yellow"/>
                <w:lang w:eastAsia="en-US"/>
              </w:rPr>
              <w:t>Other criteria</w:t>
            </w:r>
          </w:p>
        </w:tc>
        <w:tc>
          <w:tcPr>
            <w:tcW w:w="5367" w:type="dxa"/>
            <w:shd w:val="clear" w:color="auto" w:fill="auto"/>
          </w:tcPr>
          <w:p w14:paraId="3B86DF87" w14:textId="77777777" w:rsidR="00650D7E" w:rsidRPr="00784610" w:rsidRDefault="00650D7E" w:rsidP="00442A4F">
            <w:pPr>
              <w:numPr>
                <w:ilvl w:val="0"/>
                <w:numId w:val="6"/>
              </w:numPr>
              <w:adjustRightInd w:val="0"/>
              <w:rPr>
                <w:rFonts w:asciiTheme="minorHAnsi" w:eastAsiaTheme="minorEastAsia" w:hAnsiTheme="minorHAnsi"/>
                <w:color w:val="000000"/>
                <w:sz w:val="22"/>
                <w:highlight w:val="yellow"/>
                <w:lang w:val="en-GB"/>
              </w:rPr>
            </w:pPr>
          </w:p>
        </w:tc>
        <w:tc>
          <w:tcPr>
            <w:tcW w:w="1360" w:type="dxa"/>
            <w:shd w:val="clear" w:color="auto" w:fill="auto"/>
            <w:vAlign w:val="center"/>
          </w:tcPr>
          <w:p w14:paraId="403A0BD2" w14:textId="77777777" w:rsidR="00650D7E" w:rsidRPr="00784610" w:rsidRDefault="00650D7E" w:rsidP="00442A4F">
            <w:pPr>
              <w:pStyle w:val="TableContents"/>
              <w:jc w:val="center"/>
              <w:rPr>
                <w:rFonts w:asciiTheme="minorHAnsi" w:hAnsiTheme="minorHAnsi"/>
                <w:sz w:val="22"/>
                <w:szCs w:val="22"/>
                <w:highlight w:val="yellow"/>
                <w:lang w:eastAsia="en-US"/>
              </w:rPr>
            </w:pPr>
            <w:r w:rsidRPr="00784610">
              <w:rPr>
                <w:rFonts w:asciiTheme="minorHAnsi" w:hAnsiTheme="minorHAnsi"/>
                <w:sz w:val="22"/>
                <w:szCs w:val="22"/>
                <w:highlight w:val="yellow"/>
                <w:lang w:eastAsia="en-US"/>
              </w:rPr>
              <w:t>00</w:t>
            </w:r>
          </w:p>
        </w:tc>
      </w:tr>
      <w:tr w:rsidR="00650D7E" w:rsidRPr="00784610" w14:paraId="617649CC" w14:textId="77777777" w:rsidTr="00442A4F">
        <w:trPr>
          <w:cantSplit/>
          <w:trHeight w:val="650"/>
          <w:tblHeader/>
        </w:trPr>
        <w:tc>
          <w:tcPr>
            <w:tcW w:w="7797" w:type="dxa"/>
            <w:gridSpan w:val="2"/>
            <w:shd w:val="clear" w:color="auto" w:fill="auto"/>
            <w:vAlign w:val="center"/>
          </w:tcPr>
          <w:p w14:paraId="08688EED" w14:textId="77777777" w:rsidR="00650D7E" w:rsidRPr="00784610" w:rsidRDefault="00650D7E" w:rsidP="00442A4F">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2E3FD25F" w14:textId="77777777" w:rsidR="00650D7E" w:rsidRPr="00784610" w:rsidRDefault="00650D7E" w:rsidP="00442A4F">
            <w:pPr>
              <w:pStyle w:val="TableContents"/>
              <w:jc w:val="center"/>
              <w:rPr>
                <w:rFonts w:cs="Calibri"/>
                <w:b/>
              </w:rPr>
            </w:pPr>
            <w:r w:rsidRPr="00784610">
              <w:rPr>
                <w:rFonts w:cs="Calibri"/>
                <w:b/>
              </w:rPr>
              <w:t>100</w:t>
            </w:r>
          </w:p>
        </w:tc>
      </w:tr>
    </w:tbl>
    <w:p w14:paraId="0D04C8DD" w14:textId="77777777" w:rsidR="00650D7E" w:rsidRDefault="00650D7E" w:rsidP="008E3CC3">
      <w:pPr>
        <w:spacing w:before="120"/>
        <w:rPr>
          <w:rFonts w:ascii="Calibri" w:hAnsi="Calibri" w:cs="Calibri"/>
          <w:lang w:val="en-GB" w:eastAsia="ko-KR"/>
        </w:rPr>
      </w:pPr>
    </w:p>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lastRenderedPageBreak/>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ins w:id="13" w:author="Sven Erik" w:date="2020-08-26T15:42:00Z">
        <w:r w:rsidR="00D87E1D">
          <w:rPr>
            <w:rFonts w:ascii="Calibri" w:hAnsi="Calibri"/>
            <w:b/>
            <w:lang w:val="en-GB"/>
          </w:rPr>
          <w:t>(</w:t>
        </w:r>
      </w:ins>
      <w:proofErr w:type="spellStart"/>
      <w:r w:rsidRPr="00784610">
        <w:rPr>
          <w:rFonts w:ascii="Calibri" w:hAnsi="Calibri"/>
          <w:b/>
          <w:lang w:val="en-GB"/>
        </w:rPr>
        <w:t>tc</w:t>
      </w:r>
      <w:proofErr w:type="spellEnd"/>
      <w:r w:rsidRPr="00784610">
        <w:rPr>
          <w:rFonts w:ascii="Calibri" w:hAnsi="Calibri"/>
          <w:b/>
          <w:lang w:val="en-GB"/>
        </w:rPr>
        <w:t xml:space="preserve"> / lc</w:t>
      </w:r>
      <w:ins w:id="14" w:author="Sven Erik" w:date="2020-08-26T15:42:00Z">
        <w:r w:rsidR="00D87E1D">
          <w:rPr>
            <w:rFonts w:ascii="Calibri" w:hAnsi="Calibri"/>
            <w:b/>
            <w:lang w:val="en-GB"/>
          </w:rPr>
          <w:t xml:space="preserve">) * </w:t>
        </w:r>
        <w:proofErr w:type="spellStart"/>
        <w:r w:rsidR="00D87E1D">
          <w:rPr>
            <w:rFonts w:ascii="Calibri" w:hAnsi="Calibri"/>
            <w:b/>
            <w:lang w:val="en-GB"/>
          </w:rPr>
          <w:t>fw</w:t>
        </w:r>
      </w:ins>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5"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5"/>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6" w:author="Sven Erik" w:date="2020-08-26T15:42:00Z"/>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proofErr w:type="spellStart"/>
      <w:ins w:id="17" w:author="Sven Erik" w:date="2020-08-26T15:42:00Z">
        <w:r>
          <w:rPr>
            <w:rFonts w:ascii="Calibri" w:hAnsi="Calibri"/>
            <w:sz w:val="20"/>
            <w:szCs w:val="20"/>
            <w:lang w:val="en-GB"/>
          </w:rPr>
          <w:t>fw</w:t>
        </w:r>
        <w:proofErr w:type="spellEnd"/>
        <w:r>
          <w:rPr>
            <w:rFonts w:ascii="Calibri" w:hAnsi="Calibri"/>
            <w:sz w:val="20"/>
            <w:szCs w:val="20"/>
            <w:lang w:val="en-GB"/>
          </w:rPr>
          <w:t xml:space="preserve"> = financial </w:t>
        </w:r>
      </w:ins>
      <w:ins w:id="18"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CE482" w14:textId="77777777" w:rsidR="008C4A9E" w:rsidRDefault="008C4A9E">
      <w:r>
        <w:separator/>
      </w:r>
    </w:p>
  </w:endnote>
  <w:endnote w:type="continuationSeparator" w:id="0">
    <w:p w14:paraId="0BEEB1AB" w14:textId="77777777" w:rsidR="008C4A9E" w:rsidRDefault="008C4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4659B" w:rsidRPr="00F4659B">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4659B" w:rsidRPr="00F4659B">
      <w:rPr>
        <w:noProof/>
        <w:color w:val="17365D" w:themeColor="text2" w:themeShade="BF"/>
        <w:lang w:val="sv-SE"/>
      </w:rPr>
      <w:t>4</w:t>
    </w:r>
    <w:r>
      <w:rPr>
        <w:color w:val="17365D" w:themeColor="text2" w:themeShade="BF"/>
      </w:rPr>
      <w:fldChar w:fldCharType="end"/>
    </w:r>
  </w:p>
  <w:p w14:paraId="213B5D63" w14:textId="16E72742" w:rsidR="00D15CF2" w:rsidRDefault="004878F3" w:rsidP="004878F3">
    <w:pPr>
      <w:pStyle w:val="Footer"/>
    </w:pPr>
    <w:r>
      <w:fldChar w:fldCharType="begin"/>
    </w:r>
    <w:r>
      <w:instrText xml:space="preserve"> DATE \@ "yyyy-MM-dd" </w:instrText>
    </w:r>
    <w:r>
      <w:fldChar w:fldCharType="separate"/>
    </w:r>
    <w:r w:rsidR="00011BC8">
      <w:rPr>
        <w:noProof/>
      </w:rPr>
      <w:t>2023-02-16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6E860D" w14:textId="77777777" w:rsidR="008C4A9E" w:rsidRDefault="008C4A9E">
      <w:r>
        <w:separator/>
      </w:r>
    </w:p>
  </w:footnote>
  <w:footnote w:type="continuationSeparator" w:id="0">
    <w:p w14:paraId="5A7F60F7" w14:textId="77777777" w:rsidR="008C4A9E" w:rsidRDefault="008C4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5D669" w14:textId="51F6F90A"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AU" w:eastAsia="en-AU"/>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F4659B" w:rsidRPr="0063524A">
      <w:rPr>
        <w:rFonts w:asciiTheme="minorHAnsi" w:hAnsiTheme="minorHAnsi" w:cstheme="minorHAnsi"/>
        <w:szCs w:val="24"/>
      </w:rPr>
      <w:fldChar w:fldCharType="begin"/>
    </w:r>
    <w:r w:rsidR="00F4659B" w:rsidRPr="0063524A">
      <w:rPr>
        <w:rFonts w:asciiTheme="minorHAnsi" w:hAnsiTheme="minorHAnsi" w:cstheme="minorHAnsi"/>
        <w:szCs w:val="24"/>
      </w:rPr>
      <w:instrText xml:space="preserve"> REF Number \h  \* MERGEFORMAT </w:instrText>
    </w:r>
    <w:r w:rsidR="00F4659B" w:rsidRPr="0063524A">
      <w:rPr>
        <w:rFonts w:asciiTheme="minorHAnsi" w:hAnsiTheme="minorHAnsi" w:cstheme="minorHAnsi"/>
        <w:szCs w:val="24"/>
      </w:rPr>
    </w:r>
    <w:r w:rsidR="00F4659B" w:rsidRPr="0063524A">
      <w:rPr>
        <w:rFonts w:asciiTheme="minorHAnsi" w:hAnsiTheme="minorHAnsi" w:cstheme="minorHAnsi"/>
        <w:szCs w:val="24"/>
      </w:rPr>
      <w:fldChar w:fldCharType="separate"/>
    </w:r>
    <w:r w:rsidR="00F4659B" w:rsidRPr="0063524A">
      <w:rPr>
        <w:rStyle w:val="Strong"/>
        <w:rFonts w:asciiTheme="minorHAnsi" w:hAnsiTheme="minorHAnsi" w:cstheme="minorHAnsi"/>
        <w:szCs w:val="24"/>
      </w:rPr>
      <w:t>RFQ-MXXX-</w:t>
    </w:r>
    <w:r w:rsidR="00F4659B">
      <w:rPr>
        <w:rStyle w:val="Strong"/>
        <w:rFonts w:asciiTheme="minorHAnsi" w:hAnsiTheme="minorHAnsi" w:cstheme="minorHAnsi"/>
        <w:szCs w:val="24"/>
      </w:rPr>
      <w:t>2201-289</w:t>
    </w:r>
    <w:r w:rsidR="00F4659B" w:rsidRPr="0063524A">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BC8"/>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B7FB9"/>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AE6"/>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D7E"/>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26E"/>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4A9E"/>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059"/>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59B"/>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7C528-89C0-4431-9D09-03FC13D2D6D5}">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4</Pages>
  <Words>836</Words>
  <Characters>4771</Characters>
  <Application>Microsoft Office Word</Application>
  <DocSecurity>0</DocSecurity>
  <Lines>39</Lines>
  <Paragraphs>11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5596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Nauatara</cp:lastModifiedBy>
  <cp:revision>7</cp:revision>
  <cp:lastPrinted>2016-10-18T02:57:00Z</cp:lastPrinted>
  <dcterms:created xsi:type="dcterms:W3CDTF">2020-08-26T13:43:00Z</dcterms:created>
  <dcterms:modified xsi:type="dcterms:W3CDTF">2023-02-16T04:11:00Z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